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AE608" w14:textId="44B07E8F" w:rsidR="00783E35" w:rsidRPr="00357BD7" w:rsidRDefault="00357BD7">
      <w:pPr>
        <w:rPr>
          <w:sz w:val="56"/>
          <w:szCs w:val="56"/>
        </w:rPr>
      </w:pPr>
      <w:r w:rsidRPr="00357BD7">
        <w:rPr>
          <w:sz w:val="56"/>
          <w:szCs w:val="56"/>
        </w:rPr>
        <w:t>Fleischer Workbook – Quiz</w:t>
      </w:r>
    </w:p>
    <w:p w14:paraId="13F9EC61" w14:textId="77777777" w:rsidR="00357BD7" w:rsidRDefault="00357BD7"/>
    <w:p w14:paraId="7DD849C0" w14:textId="41FB9D3C" w:rsidR="00C43C1E" w:rsidRDefault="00C43C1E" w:rsidP="00C43C1E">
      <w:pPr>
        <w:pStyle w:val="ListParagraph"/>
        <w:numPr>
          <w:ilvl w:val="0"/>
          <w:numId w:val="2"/>
        </w:numPr>
      </w:pPr>
      <w:r>
        <w:t>Which of the following is true</w:t>
      </w:r>
      <w:r w:rsidR="00CF1404">
        <w:t xml:space="preserve"> about gaining individual success</w:t>
      </w:r>
      <w:r>
        <w:t>?</w:t>
      </w:r>
      <w:r w:rsidR="00D26219">
        <w:t xml:space="preserve"> </w:t>
      </w:r>
      <w:r w:rsidR="00CF1404">
        <w:t>(Select one.)</w:t>
      </w:r>
    </w:p>
    <w:p w14:paraId="5B4D48D0" w14:textId="1D034A24" w:rsidR="00C43C1E" w:rsidRDefault="00C43C1E" w:rsidP="00C43C1E">
      <w:pPr>
        <w:pStyle w:val="ListParagraph"/>
        <w:numPr>
          <w:ilvl w:val="0"/>
          <w:numId w:val="5"/>
        </w:numPr>
      </w:pPr>
      <w:r>
        <w:t xml:space="preserve">Success </w:t>
      </w:r>
      <w:r w:rsidR="00234A66">
        <w:t>mostly depends on</w:t>
      </w:r>
      <w:r>
        <w:t xml:space="preserve"> luck.</w:t>
      </w:r>
    </w:p>
    <w:p w14:paraId="5BAB173D" w14:textId="523E0946" w:rsidR="00C43C1E" w:rsidRDefault="00234A66" w:rsidP="00C43C1E">
      <w:pPr>
        <w:pStyle w:val="ListParagraph"/>
        <w:numPr>
          <w:ilvl w:val="0"/>
          <w:numId w:val="5"/>
        </w:numPr>
      </w:pPr>
      <w:r>
        <w:t>Your s</w:t>
      </w:r>
      <w:r w:rsidR="00C43C1E">
        <w:t>uccess is determined by</w:t>
      </w:r>
      <w:r>
        <w:t xml:space="preserve"> where you grew up.</w:t>
      </w:r>
    </w:p>
    <w:p w14:paraId="0003D2AC" w14:textId="5EE5A34F" w:rsidR="00234A66" w:rsidRDefault="00234A66" w:rsidP="00234A66">
      <w:pPr>
        <w:pStyle w:val="ListParagraph"/>
        <w:numPr>
          <w:ilvl w:val="0"/>
          <w:numId w:val="5"/>
        </w:numPr>
      </w:pPr>
      <w:r>
        <w:t>You must earn your own success.</w:t>
      </w:r>
    </w:p>
    <w:p w14:paraId="18E9D0F9" w14:textId="133BC9BF" w:rsidR="00234A66" w:rsidRDefault="00234A66" w:rsidP="00234A66">
      <w:pPr>
        <w:pStyle w:val="ListParagraph"/>
        <w:numPr>
          <w:ilvl w:val="0"/>
          <w:numId w:val="5"/>
        </w:numPr>
      </w:pPr>
      <w:r>
        <w:t xml:space="preserve">Success </w:t>
      </w:r>
      <w:r w:rsidR="00385E74">
        <w:t>is a</w:t>
      </w:r>
      <w:r>
        <w:t xml:space="preserve"> given if you know the right people.</w:t>
      </w:r>
    </w:p>
    <w:p w14:paraId="7636B5CE" w14:textId="216DF30E" w:rsidR="00234A66" w:rsidRDefault="00234A66" w:rsidP="00234A66">
      <w:pPr>
        <w:ind w:left="720"/>
      </w:pPr>
    </w:p>
    <w:p w14:paraId="47E19BBE" w14:textId="1EC4A374" w:rsidR="00357BD7" w:rsidRDefault="00C43C1E" w:rsidP="00C43C1E">
      <w:pPr>
        <w:pStyle w:val="ListParagraph"/>
        <w:numPr>
          <w:ilvl w:val="0"/>
          <w:numId w:val="2"/>
        </w:numPr>
      </w:pPr>
      <w:r>
        <w:t xml:space="preserve">What is the benefit </w:t>
      </w:r>
      <w:r w:rsidR="00234A66">
        <w:t xml:space="preserve">to suppliers </w:t>
      </w:r>
      <w:r>
        <w:t>of an “incentive-driven” market economy?</w:t>
      </w:r>
      <w:r w:rsidR="00CF1404">
        <w:t xml:space="preserve"> (Select one.)</w:t>
      </w:r>
    </w:p>
    <w:p w14:paraId="5C9C42D1" w14:textId="6DE48379" w:rsidR="00C43C1E" w:rsidRDefault="00234A66" w:rsidP="00C43C1E">
      <w:pPr>
        <w:pStyle w:val="ListParagraph"/>
        <w:numPr>
          <w:ilvl w:val="0"/>
          <w:numId w:val="4"/>
        </w:numPr>
      </w:pPr>
      <w:r>
        <w:t>Pricing is</w:t>
      </w:r>
      <w:r w:rsidR="00C43C1E">
        <w:t xml:space="preserve"> controlled by the government.</w:t>
      </w:r>
    </w:p>
    <w:p w14:paraId="12D47AEE" w14:textId="62831A98" w:rsidR="00C43C1E" w:rsidRDefault="00234A66" w:rsidP="00C43C1E">
      <w:pPr>
        <w:pStyle w:val="ListParagraph"/>
        <w:numPr>
          <w:ilvl w:val="0"/>
          <w:numId w:val="4"/>
        </w:numPr>
      </w:pPr>
      <w:r>
        <w:t>I</w:t>
      </w:r>
      <w:r w:rsidR="00C43C1E">
        <w:t xml:space="preserve">f </w:t>
      </w:r>
      <w:r>
        <w:t>a</w:t>
      </w:r>
      <w:r w:rsidR="00C43C1E">
        <w:t xml:space="preserve"> product is in demand</w:t>
      </w:r>
      <w:r>
        <w:t xml:space="preserve"> the supplier can profit</w:t>
      </w:r>
      <w:r w:rsidR="00C43C1E">
        <w:t>.</w:t>
      </w:r>
    </w:p>
    <w:p w14:paraId="48BE5407" w14:textId="5A273205" w:rsidR="00C43C1E" w:rsidRDefault="00234A66" w:rsidP="00C43C1E">
      <w:pPr>
        <w:pStyle w:val="ListParagraph"/>
        <w:numPr>
          <w:ilvl w:val="0"/>
          <w:numId w:val="4"/>
        </w:numPr>
      </w:pPr>
      <w:r>
        <w:t>It prevents</w:t>
      </w:r>
      <w:r w:rsidR="00C43C1E">
        <w:t xml:space="preserve"> competition</w:t>
      </w:r>
      <w:r>
        <w:t xml:space="preserve"> between suppliers</w:t>
      </w:r>
      <w:r w:rsidR="00C43C1E">
        <w:t>.</w:t>
      </w:r>
    </w:p>
    <w:p w14:paraId="36832B29" w14:textId="28F243BC" w:rsidR="00C43C1E" w:rsidRDefault="00234A66" w:rsidP="00C43C1E">
      <w:pPr>
        <w:pStyle w:val="ListParagraph"/>
        <w:numPr>
          <w:ilvl w:val="0"/>
          <w:numId w:val="4"/>
        </w:numPr>
      </w:pPr>
      <w:r>
        <w:t>It discourages new product development.</w:t>
      </w:r>
    </w:p>
    <w:p w14:paraId="343EE89A" w14:textId="77777777" w:rsidR="00C43C1E" w:rsidRDefault="00C43C1E" w:rsidP="00C43C1E"/>
    <w:p w14:paraId="4CD9D39E" w14:textId="77777777" w:rsidR="00D26219" w:rsidRDefault="00D26219" w:rsidP="00C43C1E">
      <w:pPr>
        <w:pStyle w:val="ListParagraph"/>
        <w:numPr>
          <w:ilvl w:val="0"/>
          <w:numId w:val="2"/>
        </w:numPr>
      </w:pPr>
      <w:r>
        <w:t>Match the following examples with the category in which they should be placed on your Mental Balance Sheet.</w:t>
      </w:r>
    </w:p>
    <w:p w14:paraId="4BE603E2" w14:textId="5619B855" w:rsidR="00D26219" w:rsidRDefault="00D26219" w:rsidP="00A37F05">
      <w:pPr>
        <w:pStyle w:val="ListParagraph"/>
        <w:numPr>
          <w:ilvl w:val="0"/>
          <w:numId w:val="24"/>
        </w:numPr>
      </w:pPr>
      <w:r>
        <w:t>A part-time job.</w:t>
      </w:r>
      <w:r>
        <w:tab/>
      </w:r>
      <w:r w:rsidR="00A37F05" w:rsidRPr="00A37F05">
        <w:rPr>
          <w:b/>
          <w:bCs/>
        </w:rPr>
        <w:t>_____</w:t>
      </w:r>
      <w:r>
        <w:tab/>
      </w:r>
      <w:r>
        <w:tab/>
      </w:r>
      <w:r w:rsidR="00A37F05">
        <w:tab/>
      </w:r>
      <w:r>
        <w:tab/>
      </w:r>
      <w:r w:rsidR="00A37F05">
        <w:t xml:space="preserve">1) </w:t>
      </w:r>
      <w:r>
        <w:t>Intellectual Capital</w:t>
      </w:r>
    </w:p>
    <w:p w14:paraId="2059E86F" w14:textId="10C0D136" w:rsidR="00D26219" w:rsidRDefault="00D26219" w:rsidP="00A37F05">
      <w:pPr>
        <w:pStyle w:val="ListParagraph"/>
        <w:numPr>
          <w:ilvl w:val="0"/>
          <w:numId w:val="24"/>
        </w:numPr>
      </w:pPr>
      <w:r>
        <w:t>Perfect school attendance.</w:t>
      </w:r>
      <w:r>
        <w:tab/>
      </w:r>
      <w:r w:rsidR="00A37F05" w:rsidRPr="00A37F05">
        <w:rPr>
          <w:b/>
          <w:bCs/>
        </w:rPr>
        <w:t>_____</w:t>
      </w:r>
      <w:r>
        <w:tab/>
      </w:r>
      <w:r>
        <w:tab/>
      </w:r>
      <w:r>
        <w:tab/>
      </w:r>
      <w:r w:rsidR="00A37F05">
        <w:t xml:space="preserve">2) </w:t>
      </w:r>
      <w:r>
        <w:t>Empirical (Experiential Knowledge)</w:t>
      </w:r>
    </w:p>
    <w:p w14:paraId="02EA4B53" w14:textId="33C16B33" w:rsidR="00C43C1E" w:rsidRDefault="00D26219" w:rsidP="00A37F05">
      <w:pPr>
        <w:pStyle w:val="ListParagraph"/>
        <w:numPr>
          <w:ilvl w:val="0"/>
          <w:numId w:val="24"/>
        </w:numPr>
      </w:pPr>
      <w:r>
        <w:t xml:space="preserve">Passing an Advanced Placement test. </w:t>
      </w:r>
      <w:r w:rsidR="00A37F05" w:rsidRPr="00A37F05">
        <w:rPr>
          <w:b/>
          <w:bCs/>
        </w:rPr>
        <w:t>_____</w:t>
      </w:r>
      <w:r>
        <w:tab/>
      </w:r>
      <w:r w:rsidR="00A37F05">
        <w:tab/>
        <w:t xml:space="preserve">3) </w:t>
      </w:r>
      <w:r>
        <w:t>Moral Compass</w:t>
      </w:r>
    </w:p>
    <w:p w14:paraId="1ADBEABC" w14:textId="77777777" w:rsidR="00D26219" w:rsidRDefault="00D26219" w:rsidP="00D26219"/>
    <w:p w14:paraId="4CD9309D" w14:textId="3E346A05" w:rsidR="00CF1404" w:rsidRDefault="00D26219" w:rsidP="00CF1404">
      <w:pPr>
        <w:pStyle w:val="ListParagraph"/>
        <w:numPr>
          <w:ilvl w:val="0"/>
          <w:numId w:val="2"/>
        </w:numPr>
      </w:pPr>
      <w:r>
        <w:t>Wh</w:t>
      </w:r>
      <w:r w:rsidR="00CF1404">
        <w:t>ich of the following</w:t>
      </w:r>
      <w:r>
        <w:t xml:space="preserve"> would help you to gain a more positive self-image? (Select one)</w:t>
      </w:r>
    </w:p>
    <w:p w14:paraId="3C122128" w14:textId="1F0C3340" w:rsidR="00CF1404" w:rsidRDefault="00CF1404" w:rsidP="00CF1404">
      <w:pPr>
        <w:pStyle w:val="ListParagraph"/>
        <w:numPr>
          <w:ilvl w:val="0"/>
          <w:numId w:val="8"/>
        </w:numPr>
      </w:pPr>
      <w:r>
        <w:t>Identify the people that make you feel like a failure.</w:t>
      </w:r>
    </w:p>
    <w:p w14:paraId="3002C38C" w14:textId="4ADCAE8D" w:rsidR="00CF1404" w:rsidRDefault="00CF1404" w:rsidP="00CF1404">
      <w:pPr>
        <w:pStyle w:val="ListParagraph"/>
        <w:numPr>
          <w:ilvl w:val="0"/>
          <w:numId w:val="8"/>
        </w:numPr>
      </w:pPr>
      <w:r>
        <w:t>Avoid challenges that might be too difficult</w:t>
      </w:r>
      <w:r w:rsidR="00385E74">
        <w:t>.</w:t>
      </w:r>
    </w:p>
    <w:p w14:paraId="2CF1A0FB" w14:textId="05580AC0" w:rsidR="00CF1404" w:rsidRDefault="00385E74" w:rsidP="00CF1404">
      <w:pPr>
        <w:pStyle w:val="ListParagraph"/>
        <w:numPr>
          <w:ilvl w:val="0"/>
          <w:numId w:val="8"/>
        </w:numPr>
      </w:pPr>
      <w:r>
        <w:t>Do</w:t>
      </w:r>
      <w:r w:rsidR="00CF1404">
        <w:t xml:space="preserve"> not set goals you can</w:t>
      </w:r>
      <w:r>
        <w:t>no</w:t>
      </w:r>
      <w:r w:rsidR="00CF1404">
        <w:t>t achieve.</w:t>
      </w:r>
    </w:p>
    <w:p w14:paraId="6C51A674" w14:textId="024DF4F9" w:rsidR="00CF1404" w:rsidRDefault="00CF1404" w:rsidP="00CF1404">
      <w:pPr>
        <w:pStyle w:val="ListParagraph"/>
        <w:numPr>
          <w:ilvl w:val="0"/>
          <w:numId w:val="8"/>
        </w:numPr>
      </w:pPr>
      <w:r>
        <w:t>Think about past successes and how you achieved them.</w:t>
      </w:r>
    </w:p>
    <w:p w14:paraId="4577D545" w14:textId="77777777" w:rsidR="00CF1404" w:rsidRDefault="00CF1404" w:rsidP="00CF1404"/>
    <w:p w14:paraId="4B811F5C" w14:textId="0DE7A258" w:rsidR="00CF1404" w:rsidRDefault="00CF1404" w:rsidP="00CF1404">
      <w:pPr>
        <w:pStyle w:val="ListParagraph"/>
        <w:numPr>
          <w:ilvl w:val="0"/>
          <w:numId w:val="2"/>
        </w:numPr>
      </w:pPr>
      <w:r>
        <w:t>What</w:t>
      </w:r>
      <w:r w:rsidR="009F4983">
        <w:t xml:space="preserve"> i</w:t>
      </w:r>
      <w:r>
        <w:t>s the best way to handle a failure? (Select one.)</w:t>
      </w:r>
    </w:p>
    <w:p w14:paraId="64A762AD" w14:textId="2AA63234" w:rsidR="00CF1404" w:rsidRDefault="00CF1404" w:rsidP="00CF1404">
      <w:pPr>
        <w:pStyle w:val="ListParagraph"/>
        <w:numPr>
          <w:ilvl w:val="0"/>
          <w:numId w:val="10"/>
        </w:numPr>
      </w:pPr>
      <w:r>
        <w:t xml:space="preserve">Accept </w:t>
      </w:r>
      <w:r w:rsidR="00385E74">
        <w:t>failure</w:t>
      </w:r>
      <w:r>
        <w:t xml:space="preserve"> as part of the learning process. </w:t>
      </w:r>
    </w:p>
    <w:p w14:paraId="799BCCB2" w14:textId="0FDF782C" w:rsidR="00CF1404" w:rsidRDefault="00CF1404" w:rsidP="00CF1404">
      <w:pPr>
        <w:pStyle w:val="ListParagraph"/>
        <w:numPr>
          <w:ilvl w:val="0"/>
          <w:numId w:val="10"/>
        </w:numPr>
      </w:pPr>
      <w:r>
        <w:t xml:space="preserve">Analyze failure to figure out who </w:t>
      </w:r>
      <w:r w:rsidR="00385E74">
        <w:t xml:space="preserve">is </w:t>
      </w:r>
      <w:r>
        <w:t>to blame.</w:t>
      </w:r>
    </w:p>
    <w:p w14:paraId="77C29B28" w14:textId="14185616" w:rsidR="00CF1404" w:rsidRDefault="00385E74" w:rsidP="00CF1404">
      <w:pPr>
        <w:pStyle w:val="ListParagraph"/>
        <w:numPr>
          <w:ilvl w:val="0"/>
          <w:numId w:val="10"/>
        </w:numPr>
      </w:pPr>
      <w:r>
        <w:t xml:space="preserve">Change your </w:t>
      </w:r>
      <w:r w:rsidR="00CF1404">
        <w:t>goal</w:t>
      </w:r>
      <w:r>
        <w:t xml:space="preserve"> to something easier</w:t>
      </w:r>
      <w:r w:rsidR="00CF1404">
        <w:t>.</w:t>
      </w:r>
    </w:p>
    <w:p w14:paraId="0A4017FA" w14:textId="0B2C0FB7" w:rsidR="00CF1404" w:rsidRDefault="009F4983" w:rsidP="00CF1404">
      <w:pPr>
        <w:pStyle w:val="ListParagraph"/>
        <w:numPr>
          <w:ilvl w:val="0"/>
          <w:numId w:val="10"/>
        </w:numPr>
      </w:pPr>
      <w:r>
        <w:t>Try the same tactic again, it should have worked.</w:t>
      </w:r>
    </w:p>
    <w:p w14:paraId="3046457A" w14:textId="77777777" w:rsidR="009F4983" w:rsidRDefault="009F4983" w:rsidP="009F4983">
      <w:pPr>
        <w:pStyle w:val="ListParagraph"/>
        <w:ind w:left="1080"/>
      </w:pPr>
    </w:p>
    <w:p w14:paraId="6D7396DE" w14:textId="62B702EE" w:rsidR="009F4983" w:rsidRDefault="009F4983" w:rsidP="009F4983">
      <w:pPr>
        <w:pStyle w:val="ListParagraph"/>
        <w:numPr>
          <w:ilvl w:val="0"/>
          <w:numId w:val="2"/>
        </w:numPr>
      </w:pPr>
      <w:r>
        <w:t>What are Master Adaptive Learners? (</w:t>
      </w:r>
      <w:r w:rsidR="00385E74">
        <w:t>S</w:t>
      </w:r>
      <w:r>
        <w:t>elect one.)</w:t>
      </w:r>
    </w:p>
    <w:p w14:paraId="3BC2E712" w14:textId="79247A85" w:rsidR="009F4983" w:rsidRDefault="009F4983" w:rsidP="009F4983">
      <w:pPr>
        <w:pStyle w:val="ListParagraph"/>
        <w:numPr>
          <w:ilvl w:val="0"/>
          <w:numId w:val="11"/>
        </w:numPr>
      </w:pPr>
      <w:r>
        <w:t xml:space="preserve">People who share their knowledge with others. </w:t>
      </w:r>
    </w:p>
    <w:p w14:paraId="58655FD2" w14:textId="5CB0DDBC" w:rsidR="009F4983" w:rsidRDefault="009F4983" w:rsidP="009F4983">
      <w:pPr>
        <w:pStyle w:val="ListParagraph"/>
        <w:numPr>
          <w:ilvl w:val="0"/>
          <w:numId w:val="11"/>
        </w:numPr>
      </w:pPr>
      <w:r>
        <w:t>People who rarely need to learn something new.</w:t>
      </w:r>
    </w:p>
    <w:p w14:paraId="288511C9" w14:textId="6C029455" w:rsidR="009F4983" w:rsidRDefault="009F4983" w:rsidP="009F4983">
      <w:pPr>
        <w:pStyle w:val="ListParagraph"/>
        <w:numPr>
          <w:ilvl w:val="0"/>
          <w:numId w:val="11"/>
        </w:numPr>
      </w:pPr>
      <w:r>
        <w:t xml:space="preserve">People who have mastered the art of </w:t>
      </w:r>
      <w:r w:rsidR="00385E74">
        <w:t>continuous learning</w:t>
      </w:r>
      <w:r>
        <w:t>.</w:t>
      </w:r>
    </w:p>
    <w:p w14:paraId="693C556A" w14:textId="621DB3BC" w:rsidR="009F4983" w:rsidRDefault="009F4983" w:rsidP="009F4983">
      <w:pPr>
        <w:pStyle w:val="ListParagraph"/>
        <w:numPr>
          <w:ilvl w:val="0"/>
          <w:numId w:val="11"/>
        </w:numPr>
      </w:pPr>
      <w:r>
        <w:t>People who know how to get good grades in school.</w:t>
      </w:r>
    </w:p>
    <w:p w14:paraId="56114626" w14:textId="5DC00860" w:rsidR="009F4983" w:rsidRDefault="009F4983" w:rsidP="009F4983"/>
    <w:p w14:paraId="27F69D4B" w14:textId="3DAAA690" w:rsidR="009F4983" w:rsidRDefault="009F4983" w:rsidP="009F4983">
      <w:pPr>
        <w:pStyle w:val="ListParagraph"/>
        <w:numPr>
          <w:ilvl w:val="0"/>
          <w:numId w:val="2"/>
        </w:numPr>
      </w:pPr>
      <w:r>
        <w:t>Which of the following are effective methods for continuous learning? (Select all that apply.)</w:t>
      </w:r>
    </w:p>
    <w:p w14:paraId="7188876A" w14:textId="502C4246" w:rsidR="009F4983" w:rsidRDefault="009F4983" w:rsidP="009F4983">
      <w:pPr>
        <w:pStyle w:val="ListParagraph"/>
        <w:numPr>
          <w:ilvl w:val="0"/>
          <w:numId w:val="12"/>
        </w:numPr>
      </w:pPr>
      <w:r>
        <w:t>Reading newspaper articles related to your area of interest.</w:t>
      </w:r>
    </w:p>
    <w:p w14:paraId="49FAD2F3" w14:textId="60C52E06" w:rsidR="009F4983" w:rsidRDefault="009F4983" w:rsidP="009F4983">
      <w:pPr>
        <w:pStyle w:val="ListParagraph"/>
        <w:numPr>
          <w:ilvl w:val="0"/>
          <w:numId w:val="12"/>
        </w:numPr>
      </w:pPr>
      <w:r>
        <w:t xml:space="preserve">Depending </w:t>
      </w:r>
      <w:r w:rsidR="005E53B3">
        <w:t xml:space="preserve">solely </w:t>
      </w:r>
      <w:r>
        <w:t xml:space="preserve">on social media </w:t>
      </w:r>
      <w:r w:rsidR="00385E74">
        <w:t>news about</w:t>
      </w:r>
      <w:r>
        <w:t xml:space="preserve"> </w:t>
      </w:r>
      <w:r w:rsidR="007C0909">
        <w:t>innovation.</w:t>
      </w:r>
    </w:p>
    <w:p w14:paraId="141CB752" w14:textId="21121FF9" w:rsidR="007C0909" w:rsidRDefault="007C0909" w:rsidP="009F4983">
      <w:pPr>
        <w:pStyle w:val="ListParagraph"/>
        <w:numPr>
          <w:ilvl w:val="0"/>
          <w:numId w:val="12"/>
        </w:numPr>
      </w:pPr>
      <w:r>
        <w:t>Asking users for feedback on your product or service.</w:t>
      </w:r>
    </w:p>
    <w:p w14:paraId="270CEBAC" w14:textId="46342AF4" w:rsidR="007C0909" w:rsidRDefault="007C0909" w:rsidP="009F4983">
      <w:pPr>
        <w:pStyle w:val="ListParagraph"/>
        <w:numPr>
          <w:ilvl w:val="0"/>
          <w:numId w:val="12"/>
        </w:numPr>
      </w:pPr>
      <w:r>
        <w:t>T</w:t>
      </w:r>
      <w:r w:rsidR="00385E74">
        <w:t>esting</w:t>
      </w:r>
      <w:r>
        <w:t xml:space="preserve"> your competitor’s products or services.</w:t>
      </w:r>
    </w:p>
    <w:p w14:paraId="5155F545" w14:textId="6AA87EFA" w:rsidR="007C0909" w:rsidRDefault="007C0909" w:rsidP="009F4983">
      <w:pPr>
        <w:pStyle w:val="ListParagraph"/>
        <w:numPr>
          <w:ilvl w:val="0"/>
          <w:numId w:val="12"/>
        </w:numPr>
      </w:pPr>
      <w:r>
        <w:t>Trusting in the way you have always done things.</w:t>
      </w:r>
    </w:p>
    <w:p w14:paraId="1ED6C6EF" w14:textId="5C4F1D2E" w:rsidR="007C0909" w:rsidRDefault="007C0909" w:rsidP="009F4983">
      <w:pPr>
        <w:pStyle w:val="ListParagraph"/>
        <w:numPr>
          <w:ilvl w:val="0"/>
          <w:numId w:val="12"/>
        </w:numPr>
      </w:pPr>
      <w:r>
        <w:t>Paying attention to competitor advertising.</w:t>
      </w:r>
    </w:p>
    <w:p w14:paraId="13919C7D" w14:textId="77777777" w:rsidR="00924B12" w:rsidRDefault="00924B12" w:rsidP="00924B12"/>
    <w:p w14:paraId="33C55BA7" w14:textId="24CC3439" w:rsidR="009F4983" w:rsidRDefault="007C0909" w:rsidP="009F4983">
      <w:pPr>
        <w:pStyle w:val="ListParagraph"/>
        <w:numPr>
          <w:ilvl w:val="0"/>
          <w:numId w:val="2"/>
        </w:numPr>
      </w:pPr>
      <w:r>
        <w:t>A drug company had been successfully selling an injection that was effective in reducing blood sugar levels in diabetics. The</w:t>
      </w:r>
      <w:r w:rsidR="00385E74">
        <w:t xml:space="preserve"> company</w:t>
      </w:r>
      <w:r>
        <w:t xml:space="preserve"> continued to improve the</w:t>
      </w:r>
      <w:del w:id="0" w:author="Winifred Clonts" w:date="2023-11-01T21:26:00Z">
        <w:r w:rsidDel="009E1BCA">
          <w:delText>ir</w:delText>
        </w:r>
      </w:del>
      <w:r>
        <w:t xml:space="preserve"> medicine, assuming it</w:t>
      </w:r>
      <w:r w:rsidR="005F368C">
        <w:t xml:space="preserve"> </w:t>
      </w:r>
      <w:r w:rsidR="00385E74">
        <w:t>would always be</w:t>
      </w:r>
      <w:r>
        <w:t xml:space="preserve"> an injection. </w:t>
      </w:r>
      <w:r w:rsidR="00385E74">
        <w:t>It was</w:t>
      </w:r>
      <w:r>
        <w:t xml:space="preserve"> taken by surprise when </w:t>
      </w:r>
      <w:r w:rsidR="00385E74">
        <w:t>a competitor</w:t>
      </w:r>
      <w:r>
        <w:t xml:space="preserve"> released a product that was equally as effective, but which </w:t>
      </w:r>
      <w:r w:rsidR="00385E74">
        <w:t>was</w:t>
      </w:r>
      <w:r>
        <w:t xml:space="preserve"> taken </w:t>
      </w:r>
      <w:r w:rsidR="00385E74">
        <w:t>in</w:t>
      </w:r>
      <w:r>
        <w:t xml:space="preserve"> pill</w:t>
      </w:r>
      <w:r w:rsidR="00385E74">
        <w:t xml:space="preserve"> form</w:t>
      </w:r>
      <w:r>
        <w:t>. They lost</w:t>
      </w:r>
      <w:r w:rsidR="00385E74">
        <w:t xml:space="preserve"> customers</w:t>
      </w:r>
      <w:r>
        <w:t xml:space="preserve"> to the new product. </w:t>
      </w:r>
    </w:p>
    <w:p w14:paraId="757B4526" w14:textId="77777777" w:rsidR="00924B12" w:rsidRDefault="00924B12" w:rsidP="00924B12">
      <w:pPr>
        <w:ind w:left="720"/>
      </w:pPr>
      <w:r>
        <w:t>Why does t</w:t>
      </w:r>
      <w:r w:rsidR="007C0909">
        <w:t xml:space="preserve">his story demonstrate </w:t>
      </w:r>
      <w:r>
        <w:t xml:space="preserve">that “You don’t know what you don’t know?” (Select one.) </w:t>
      </w:r>
    </w:p>
    <w:p w14:paraId="221D219E" w14:textId="44FAE96B" w:rsidR="00924B12" w:rsidRDefault="00385E74" w:rsidP="00924B12">
      <w:pPr>
        <w:pStyle w:val="ListParagraph"/>
        <w:numPr>
          <w:ilvl w:val="0"/>
          <w:numId w:val="14"/>
        </w:numPr>
      </w:pPr>
      <w:r>
        <w:t>Another company</w:t>
      </w:r>
      <w:r w:rsidR="00924B12">
        <w:t xml:space="preserve"> m</w:t>
      </w:r>
      <w:r>
        <w:t>ay</w:t>
      </w:r>
      <w:r w:rsidR="00924B12">
        <w:t xml:space="preserve"> be stealing your ideas.</w:t>
      </w:r>
    </w:p>
    <w:p w14:paraId="39EDCA44" w14:textId="1E3DBB08" w:rsidR="00924B12" w:rsidRDefault="00924B12" w:rsidP="00924B12">
      <w:pPr>
        <w:pStyle w:val="ListParagraph"/>
        <w:numPr>
          <w:ilvl w:val="0"/>
          <w:numId w:val="14"/>
        </w:numPr>
      </w:pPr>
      <w:r>
        <w:t xml:space="preserve">New and innovative </w:t>
      </w:r>
      <w:r w:rsidR="00385E74">
        <w:t>products</w:t>
      </w:r>
      <w:r>
        <w:t xml:space="preserve"> can change the market.</w:t>
      </w:r>
    </w:p>
    <w:p w14:paraId="3AAD0FB8" w14:textId="5C6E7CFF" w:rsidR="00924B12" w:rsidRDefault="00924B12" w:rsidP="00924B12">
      <w:pPr>
        <w:pStyle w:val="ListParagraph"/>
        <w:numPr>
          <w:ilvl w:val="0"/>
          <w:numId w:val="14"/>
        </w:numPr>
      </w:pPr>
      <w:r>
        <w:t xml:space="preserve">Users </w:t>
      </w:r>
      <w:r w:rsidR="00385E74">
        <w:t>will not</w:t>
      </w:r>
      <w:r>
        <w:t xml:space="preserve"> tell you when they want something different.</w:t>
      </w:r>
    </w:p>
    <w:p w14:paraId="7E39A794" w14:textId="1D3FFBD6" w:rsidR="00924B12" w:rsidRDefault="00924B12" w:rsidP="00924B12">
      <w:pPr>
        <w:pStyle w:val="ListParagraph"/>
        <w:numPr>
          <w:ilvl w:val="0"/>
          <w:numId w:val="14"/>
        </w:numPr>
      </w:pPr>
      <w:r>
        <w:t>There is no such thing as customer loyalty.</w:t>
      </w:r>
    </w:p>
    <w:p w14:paraId="7CA772B6" w14:textId="77777777" w:rsidR="00924B12" w:rsidRDefault="00924B12" w:rsidP="00924B12"/>
    <w:p w14:paraId="20BC84EC" w14:textId="70683DA6" w:rsidR="00825052" w:rsidRDefault="00924B12" w:rsidP="00825052">
      <w:pPr>
        <w:pStyle w:val="ListParagraph"/>
        <w:numPr>
          <w:ilvl w:val="0"/>
          <w:numId w:val="2"/>
        </w:numPr>
      </w:pPr>
      <w:r>
        <w:t xml:space="preserve">What is </w:t>
      </w:r>
      <w:r w:rsidR="00825052">
        <w:t>a</w:t>
      </w:r>
      <w:r>
        <w:t xml:space="preserve"> </w:t>
      </w:r>
      <w:r w:rsidR="00825052">
        <w:t xml:space="preserve">fundamental requirement for selecting a goal? </w:t>
      </w:r>
    </w:p>
    <w:p w14:paraId="716A37B9" w14:textId="0D52E187" w:rsidR="00825052" w:rsidRDefault="00825052" w:rsidP="00825052">
      <w:pPr>
        <w:pStyle w:val="ListParagraph"/>
      </w:pPr>
      <w:r>
        <w:t>a) knowledge</w:t>
      </w:r>
    </w:p>
    <w:p w14:paraId="2EFA27BA" w14:textId="14C8478A" w:rsidR="00825052" w:rsidRDefault="00825052" w:rsidP="00825052">
      <w:pPr>
        <w:pStyle w:val="ListParagraph"/>
      </w:pPr>
      <w:r>
        <w:t>b) experience</w:t>
      </w:r>
    </w:p>
    <w:p w14:paraId="5D3F0EA3" w14:textId="79128D21" w:rsidR="00825052" w:rsidRDefault="00825052" w:rsidP="00825052">
      <w:pPr>
        <w:pStyle w:val="ListParagraph"/>
      </w:pPr>
      <w:r>
        <w:t>c) funding</w:t>
      </w:r>
    </w:p>
    <w:p w14:paraId="09D109BD" w14:textId="6611DDC8" w:rsidR="00825052" w:rsidRDefault="00825052" w:rsidP="00825052">
      <w:pPr>
        <w:pStyle w:val="ListParagraph"/>
      </w:pPr>
      <w:r>
        <w:t>d) commitment</w:t>
      </w:r>
    </w:p>
    <w:p w14:paraId="116D6ABC" w14:textId="77777777" w:rsidR="00825052" w:rsidRDefault="00825052" w:rsidP="00825052"/>
    <w:p w14:paraId="25BD8268" w14:textId="77777777" w:rsidR="00825052" w:rsidRDefault="00825052" w:rsidP="00825052">
      <w:pPr>
        <w:pStyle w:val="ListParagraph"/>
        <w:numPr>
          <w:ilvl w:val="0"/>
          <w:numId w:val="2"/>
        </w:numPr>
      </w:pPr>
      <w:r>
        <w:t xml:space="preserve">Which statements are true about the “servomechanism” in your brain? </w:t>
      </w:r>
    </w:p>
    <w:p w14:paraId="4690FC3E" w14:textId="52647EDD" w:rsidR="00825052" w:rsidRDefault="00825052" w:rsidP="00825052">
      <w:pPr>
        <w:pStyle w:val="ListParagraph"/>
        <w:numPr>
          <w:ilvl w:val="0"/>
          <w:numId w:val="15"/>
        </w:numPr>
      </w:pPr>
      <w:r>
        <w:t>It is a function of your conscious mind.</w:t>
      </w:r>
    </w:p>
    <w:p w14:paraId="40C4A115" w14:textId="798FBC9C" w:rsidR="00825052" w:rsidRDefault="00825052" w:rsidP="00825052">
      <w:pPr>
        <w:pStyle w:val="ListParagraph"/>
        <w:numPr>
          <w:ilvl w:val="0"/>
          <w:numId w:val="15"/>
        </w:numPr>
      </w:pPr>
      <w:r>
        <w:t>It is a function of your unconscious mind.</w:t>
      </w:r>
    </w:p>
    <w:p w14:paraId="2F91330A" w14:textId="22901AEC" w:rsidR="00825052" w:rsidRDefault="00825052" w:rsidP="00825052">
      <w:pPr>
        <w:pStyle w:val="ListParagraph"/>
        <w:numPr>
          <w:ilvl w:val="0"/>
          <w:numId w:val="15"/>
        </w:numPr>
      </w:pPr>
      <w:r>
        <w:t xml:space="preserve">It automatically </w:t>
      </w:r>
      <w:r w:rsidR="006F5E78">
        <w:t>generates</w:t>
      </w:r>
      <w:r>
        <w:t xml:space="preserve"> ideas.</w:t>
      </w:r>
    </w:p>
    <w:p w14:paraId="5E631BD5" w14:textId="467C41A2" w:rsidR="006F5E78" w:rsidRDefault="006F5E78" w:rsidP="00825052">
      <w:pPr>
        <w:pStyle w:val="ListParagraph"/>
        <w:numPr>
          <w:ilvl w:val="0"/>
          <w:numId w:val="15"/>
        </w:numPr>
      </w:pPr>
      <w:r>
        <w:t>It may prevent you from making decisions.</w:t>
      </w:r>
    </w:p>
    <w:p w14:paraId="66A3C7F8" w14:textId="0BC718CA" w:rsidR="00825052" w:rsidRDefault="00825052" w:rsidP="00825052">
      <w:pPr>
        <w:pStyle w:val="ListParagraph"/>
        <w:numPr>
          <w:ilvl w:val="0"/>
          <w:numId w:val="15"/>
        </w:numPr>
      </w:pPr>
      <w:r>
        <w:t>It automatically monitors your progress and provides warnings.</w:t>
      </w:r>
    </w:p>
    <w:p w14:paraId="01109DAA" w14:textId="0A601489" w:rsidR="00825052" w:rsidRDefault="00825052" w:rsidP="00825052">
      <w:pPr>
        <w:pStyle w:val="ListParagraph"/>
        <w:numPr>
          <w:ilvl w:val="0"/>
          <w:numId w:val="15"/>
        </w:numPr>
      </w:pPr>
      <w:r>
        <w:t xml:space="preserve">It </w:t>
      </w:r>
      <w:r w:rsidR="006F5E78">
        <w:t>scans your stored knowledge to develop solutions to problems.</w:t>
      </w:r>
    </w:p>
    <w:p w14:paraId="0B7A51CA" w14:textId="1233CBFD" w:rsidR="006F5E78" w:rsidRDefault="006F5E78" w:rsidP="00825052">
      <w:pPr>
        <w:pStyle w:val="ListParagraph"/>
        <w:numPr>
          <w:ilvl w:val="0"/>
          <w:numId w:val="15"/>
        </w:numPr>
      </w:pPr>
      <w:r>
        <w:t xml:space="preserve">It works best if you </w:t>
      </w:r>
      <w:r w:rsidR="00385E74">
        <w:t>force yourself</w:t>
      </w:r>
      <w:r>
        <w:t xml:space="preserve"> to focus your thoughts.</w:t>
      </w:r>
    </w:p>
    <w:p w14:paraId="1C554FA7" w14:textId="3C65C470" w:rsidR="006F5E78" w:rsidRDefault="006F5E78" w:rsidP="00825052">
      <w:pPr>
        <w:pStyle w:val="ListParagraph"/>
        <w:numPr>
          <w:ilvl w:val="0"/>
          <w:numId w:val="15"/>
        </w:numPr>
      </w:pPr>
      <w:r>
        <w:t>It works 24 hours a day.</w:t>
      </w:r>
    </w:p>
    <w:p w14:paraId="0FBFC2BC" w14:textId="15B74FBC" w:rsidR="006F5E78" w:rsidRDefault="006F5E78" w:rsidP="00825052">
      <w:pPr>
        <w:pStyle w:val="ListParagraph"/>
        <w:numPr>
          <w:ilvl w:val="0"/>
          <w:numId w:val="15"/>
        </w:numPr>
      </w:pPr>
      <w:r>
        <w:t>It is dedicated to achieving your goals.</w:t>
      </w:r>
    </w:p>
    <w:p w14:paraId="717DA2E4" w14:textId="77777777" w:rsidR="006F5E78" w:rsidRDefault="006F5E78" w:rsidP="006F5E78"/>
    <w:p w14:paraId="2494723F" w14:textId="4851D18E" w:rsidR="006F5E78" w:rsidRDefault="00385E74" w:rsidP="006F5E78">
      <w:pPr>
        <w:pStyle w:val="ListParagraph"/>
        <w:numPr>
          <w:ilvl w:val="0"/>
          <w:numId w:val="2"/>
        </w:numPr>
      </w:pPr>
      <w:r>
        <w:t>What causes people to have</w:t>
      </w:r>
      <w:r w:rsidR="006F5E78">
        <w:t xml:space="preserve"> “analysis paralysis.”</w:t>
      </w:r>
    </w:p>
    <w:p w14:paraId="03FED843" w14:textId="0FEA4BEE" w:rsidR="006F5E78" w:rsidRDefault="00385E74" w:rsidP="006F5E78">
      <w:pPr>
        <w:pStyle w:val="ListParagraph"/>
        <w:numPr>
          <w:ilvl w:val="0"/>
          <w:numId w:val="16"/>
        </w:numPr>
      </w:pPr>
      <w:r>
        <w:t>They do</w:t>
      </w:r>
      <w:r w:rsidR="00290AB6">
        <w:t xml:space="preserve"> </w:t>
      </w:r>
      <w:r>
        <w:t>n</w:t>
      </w:r>
      <w:r w:rsidR="00290AB6">
        <w:t>o</w:t>
      </w:r>
      <w:r>
        <w:t>t have</w:t>
      </w:r>
      <w:r w:rsidR="006F5E78">
        <w:t xml:space="preserve"> enough information.</w:t>
      </w:r>
    </w:p>
    <w:p w14:paraId="3109E13A" w14:textId="19140082" w:rsidR="006F5E78" w:rsidRDefault="006F5E78" w:rsidP="006F5E78">
      <w:pPr>
        <w:pStyle w:val="ListParagraph"/>
        <w:numPr>
          <w:ilvl w:val="0"/>
          <w:numId w:val="16"/>
        </w:numPr>
      </w:pPr>
      <w:r>
        <w:lastRenderedPageBreak/>
        <w:t>They are afraid of failing in front of others.</w:t>
      </w:r>
    </w:p>
    <w:p w14:paraId="3223F845" w14:textId="25077802" w:rsidR="006F5E78" w:rsidRDefault="006F5E78" w:rsidP="006F5E78">
      <w:pPr>
        <w:pStyle w:val="ListParagraph"/>
        <w:numPr>
          <w:ilvl w:val="0"/>
          <w:numId w:val="16"/>
        </w:numPr>
      </w:pPr>
      <w:r>
        <w:t xml:space="preserve">They </w:t>
      </w:r>
      <w:r w:rsidR="00385E74">
        <w:t>need</w:t>
      </w:r>
      <w:r>
        <w:t xml:space="preserve"> help </w:t>
      </w:r>
      <w:r w:rsidR="00385E74">
        <w:t xml:space="preserve">considering </w:t>
      </w:r>
      <w:r>
        <w:t xml:space="preserve">the </w:t>
      </w:r>
      <w:r w:rsidR="00385E74">
        <w:t xml:space="preserve">many </w:t>
      </w:r>
      <w:r>
        <w:t>options.</w:t>
      </w:r>
    </w:p>
    <w:p w14:paraId="1E1F5C8C" w14:textId="3C4CFD02" w:rsidR="006F5E78" w:rsidRDefault="006F5E78" w:rsidP="006F5E78">
      <w:pPr>
        <w:pStyle w:val="ListParagraph"/>
        <w:numPr>
          <w:ilvl w:val="0"/>
          <w:numId w:val="16"/>
        </w:numPr>
      </w:pPr>
      <w:r>
        <w:t xml:space="preserve">They </w:t>
      </w:r>
      <w:r w:rsidR="00385E74">
        <w:t>are not concerned with</w:t>
      </w:r>
      <w:r>
        <w:t xml:space="preserve"> perfection.</w:t>
      </w:r>
    </w:p>
    <w:p w14:paraId="5AD18E62" w14:textId="77777777" w:rsidR="006F5E78" w:rsidRDefault="006F5E78" w:rsidP="006F5E78"/>
    <w:p w14:paraId="1FB785EB" w14:textId="22524080" w:rsidR="006F5E78" w:rsidRDefault="006F5E78" w:rsidP="006F5E78">
      <w:pPr>
        <w:pStyle w:val="ListParagraph"/>
        <w:numPr>
          <w:ilvl w:val="0"/>
          <w:numId w:val="2"/>
        </w:numPr>
      </w:pPr>
      <w:r>
        <w:t xml:space="preserve">Your mind </w:t>
      </w:r>
      <w:r w:rsidR="00A64952">
        <w:t>ha</w:t>
      </w:r>
      <w:r>
        <w:t>s a built-in success mechanism. What does it need to function effectively?</w:t>
      </w:r>
      <w:r w:rsidR="002A25EB">
        <w:t xml:space="preserve"> (Select one.)</w:t>
      </w:r>
    </w:p>
    <w:p w14:paraId="5D596094" w14:textId="2A93B62D" w:rsidR="00AB463F" w:rsidRDefault="00AB463F" w:rsidP="006F5E78">
      <w:pPr>
        <w:pStyle w:val="ListParagraph"/>
        <w:numPr>
          <w:ilvl w:val="0"/>
          <w:numId w:val="17"/>
        </w:numPr>
      </w:pPr>
      <w:r>
        <w:t>Someone to present potential problems.</w:t>
      </w:r>
    </w:p>
    <w:p w14:paraId="298F6C83" w14:textId="22E50B12" w:rsidR="00AB463F" w:rsidRDefault="00AB463F" w:rsidP="006F5E78">
      <w:pPr>
        <w:pStyle w:val="ListParagraph"/>
        <w:numPr>
          <w:ilvl w:val="0"/>
          <w:numId w:val="17"/>
        </w:numPr>
      </w:pPr>
      <w:r>
        <w:t>People who want to make changes.</w:t>
      </w:r>
    </w:p>
    <w:p w14:paraId="1033208B" w14:textId="7FCE5492" w:rsidR="006F5E78" w:rsidRDefault="006F5E78" w:rsidP="006F5E78">
      <w:pPr>
        <w:pStyle w:val="ListParagraph"/>
        <w:numPr>
          <w:ilvl w:val="0"/>
          <w:numId w:val="17"/>
        </w:numPr>
      </w:pPr>
      <w:r>
        <w:t>Experience with failure.</w:t>
      </w:r>
    </w:p>
    <w:p w14:paraId="5A061680" w14:textId="69DD8790" w:rsidR="006F5E78" w:rsidRDefault="006F5E78" w:rsidP="006F5E78">
      <w:pPr>
        <w:pStyle w:val="ListParagraph"/>
        <w:numPr>
          <w:ilvl w:val="0"/>
          <w:numId w:val="17"/>
        </w:numPr>
      </w:pPr>
      <w:r>
        <w:t>A clear goal or target.</w:t>
      </w:r>
    </w:p>
    <w:p w14:paraId="6D5C3502" w14:textId="77777777" w:rsidR="00AB463F" w:rsidRDefault="00AB463F" w:rsidP="00AB463F"/>
    <w:p w14:paraId="4FCB74B6" w14:textId="26CE1A74" w:rsidR="00AB463F" w:rsidRDefault="00AB463F" w:rsidP="00AB463F">
      <w:pPr>
        <w:pStyle w:val="ListParagraph"/>
        <w:numPr>
          <w:ilvl w:val="0"/>
          <w:numId w:val="2"/>
        </w:numPr>
      </w:pPr>
      <w:r>
        <w:t xml:space="preserve">What is the </w:t>
      </w:r>
      <w:r w:rsidRPr="00235CF3">
        <w:rPr>
          <w:b/>
          <w:bCs/>
        </w:rPr>
        <w:t>most important</w:t>
      </w:r>
      <w:r>
        <w:t xml:space="preserve"> </w:t>
      </w:r>
      <w:r w:rsidR="002A25EB">
        <w:t>tactic</w:t>
      </w:r>
      <w:r>
        <w:t xml:space="preserve"> for achieving your goal?</w:t>
      </w:r>
      <w:r w:rsidR="002A25EB">
        <w:t xml:space="preserve">  (Select one.)</w:t>
      </w:r>
    </w:p>
    <w:p w14:paraId="24A33B04" w14:textId="6BCCE24B" w:rsidR="00AB463F" w:rsidRDefault="00AB463F" w:rsidP="00AB463F">
      <w:pPr>
        <w:pStyle w:val="ListParagraph"/>
        <w:numPr>
          <w:ilvl w:val="0"/>
          <w:numId w:val="18"/>
        </w:numPr>
      </w:pPr>
      <w:r>
        <w:t>Never give up.</w:t>
      </w:r>
    </w:p>
    <w:p w14:paraId="0DD7A04E" w14:textId="0A085946" w:rsidR="00AB463F" w:rsidRDefault="00385E74" w:rsidP="00AB463F">
      <w:pPr>
        <w:pStyle w:val="ListParagraph"/>
        <w:numPr>
          <w:ilvl w:val="0"/>
          <w:numId w:val="18"/>
        </w:numPr>
      </w:pPr>
      <w:r>
        <w:t>Always change your</w:t>
      </w:r>
      <w:r w:rsidR="00AB463F">
        <w:t xml:space="preserve"> plan.</w:t>
      </w:r>
    </w:p>
    <w:p w14:paraId="66C041B8" w14:textId="43078979" w:rsidR="00AB463F" w:rsidRDefault="00AB463F" w:rsidP="00AB463F">
      <w:pPr>
        <w:pStyle w:val="ListParagraph"/>
        <w:numPr>
          <w:ilvl w:val="0"/>
          <w:numId w:val="18"/>
        </w:numPr>
      </w:pPr>
      <w:r>
        <w:t>Ignore trivial warning signs.</w:t>
      </w:r>
    </w:p>
    <w:p w14:paraId="74D579C4" w14:textId="297B6D17" w:rsidR="00AB463F" w:rsidRDefault="00AB463F" w:rsidP="00AB463F">
      <w:pPr>
        <w:pStyle w:val="ListParagraph"/>
        <w:numPr>
          <w:ilvl w:val="0"/>
          <w:numId w:val="18"/>
        </w:numPr>
      </w:pPr>
      <w:r>
        <w:t>Do</w:t>
      </w:r>
      <w:r w:rsidR="00290AB6">
        <w:t xml:space="preserve"> </w:t>
      </w:r>
      <w:r>
        <w:t>n</w:t>
      </w:r>
      <w:r w:rsidR="00290AB6">
        <w:t>o</w:t>
      </w:r>
      <w:r>
        <w:t>t let others influence your thinking.</w:t>
      </w:r>
    </w:p>
    <w:p w14:paraId="01301DE1" w14:textId="77777777" w:rsidR="00AB463F" w:rsidRDefault="00AB463F" w:rsidP="00AB463F"/>
    <w:p w14:paraId="25233A0A" w14:textId="5CA0A3D1" w:rsidR="00AB463F" w:rsidRDefault="002A25EB" w:rsidP="00AB463F">
      <w:pPr>
        <w:pStyle w:val="ListParagraph"/>
        <w:numPr>
          <w:ilvl w:val="0"/>
          <w:numId w:val="2"/>
        </w:numPr>
      </w:pPr>
      <w:r>
        <w:t xml:space="preserve">What is the </w:t>
      </w:r>
      <w:r w:rsidRPr="00235CF3">
        <w:rPr>
          <w:b/>
          <w:bCs/>
        </w:rPr>
        <w:t>most important</w:t>
      </w:r>
      <w:r>
        <w:t xml:space="preserve"> thing to demonstrate during a college interview? (Select one.)</w:t>
      </w:r>
    </w:p>
    <w:p w14:paraId="4A48B85F" w14:textId="48C06A83" w:rsidR="00AB463F" w:rsidRDefault="002A25EB" w:rsidP="00AB463F">
      <w:pPr>
        <w:pStyle w:val="ListParagraph"/>
        <w:numPr>
          <w:ilvl w:val="0"/>
          <w:numId w:val="19"/>
        </w:numPr>
      </w:pPr>
      <w:r>
        <w:t>Your public speaking skills.</w:t>
      </w:r>
    </w:p>
    <w:p w14:paraId="47502227" w14:textId="1BEC0DB1" w:rsidR="00AB463F" w:rsidRDefault="002A25EB" w:rsidP="00AB463F">
      <w:pPr>
        <w:pStyle w:val="ListParagraph"/>
        <w:numPr>
          <w:ilvl w:val="0"/>
          <w:numId w:val="19"/>
        </w:numPr>
      </w:pPr>
      <w:r>
        <w:t>Your sense of humor.</w:t>
      </w:r>
    </w:p>
    <w:p w14:paraId="34593431" w14:textId="5D6517F9" w:rsidR="00AB463F" w:rsidRDefault="002A25EB" w:rsidP="00AB463F">
      <w:pPr>
        <w:pStyle w:val="ListParagraph"/>
        <w:numPr>
          <w:ilvl w:val="0"/>
          <w:numId w:val="19"/>
        </w:numPr>
      </w:pPr>
      <w:r>
        <w:t>Your knowledge about their college.</w:t>
      </w:r>
    </w:p>
    <w:p w14:paraId="1B627CE0" w14:textId="77777777" w:rsidR="002A25EB" w:rsidRDefault="002A25EB" w:rsidP="002A25EB">
      <w:pPr>
        <w:pStyle w:val="ListParagraph"/>
        <w:numPr>
          <w:ilvl w:val="0"/>
          <w:numId w:val="19"/>
        </w:numPr>
      </w:pPr>
      <w:r>
        <w:t>Your motivation and potential.</w:t>
      </w:r>
    </w:p>
    <w:p w14:paraId="79FEF3B3" w14:textId="77777777" w:rsidR="002A25EB" w:rsidRDefault="002A25EB" w:rsidP="002A25EB"/>
    <w:p w14:paraId="407A603B" w14:textId="10FC4568" w:rsidR="002A25EB" w:rsidRDefault="002A25EB" w:rsidP="002A25EB">
      <w:pPr>
        <w:pStyle w:val="ListParagraph"/>
        <w:numPr>
          <w:ilvl w:val="0"/>
          <w:numId w:val="2"/>
        </w:numPr>
      </w:pPr>
      <w:r>
        <w:t>To communicate ideas clearly and effectively, which of the following actions should you take? (Select all that apply.)</w:t>
      </w:r>
    </w:p>
    <w:p w14:paraId="39D9E942" w14:textId="1E6B1A61" w:rsidR="002A25EB" w:rsidRDefault="002A25EB" w:rsidP="002A25EB">
      <w:pPr>
        <w:pStyle w:val="ListParagraph"/>
        <w:numPr>
          <w:ilvl w:val="0"/>
          <w:numId w:val="20"/>
        </w:numPr>
      </w:pPr>
      <w:r>
        <w:t>Make eye contact.</w:t>
      </w:r>
    </w:p>
    <w:p w14:paraId="4A3BE238" w14:textId="576349C2" w:rsidR="002A25EB" w:rsidRDefault="002A25EB" w:rsidP="002A25EB">
      <w:pPr>
        <w:pStyle w:val="ListParagraph"/>
        <w:numPr>
          <w:ilvl w:val="0"/>
          <w:numId w:val="20"/>
        </w:numPr>
      </w:pPr>
      <w:r>
        <w:t xml:space="preserve">Ask questions to </w:t>
      </w:r>
      <w:r w:rsidR="00385E74">
        <w:t>ensure</w:t>
      </w:r>
      <w:r>
        <w:t xml:space="preserve"> you understand what was said.</w:t>
      </w:r>
    </w:p>
    <w:p w14:paraId="5F621D68" w14:textId="07E32B91" w:rsidR="00825052" w:rsidRDefault="002A25EB" w:rsidP="002A25EB">
      <w:pPr>
        <w:pStyle w:val="ListParagraph"/>
        <w:numPr>
          <w:ilvl w:val="0"/>
          <w:numId w:val="20"/>
        </w:numPr>
      </w:pPr>
      <w:r>
        <w:t xml:space="preserve">Avoid using </w:t>
      </w:r>
      <w:r w:rsidR="006256BE">
        <w:t>listeners’ names.</w:t>
      </w:r>
    </w:p>
    <w:p w14:paraId="0D949EE8" w14:textId="30E9D0D1" w:rsidR="006256BE" w:rsidRDefault="006256BE" w:rsidP="002A25EB">
      <w:pPr>
        <w:pStyle w:val="ListParagraph"/>
        <w:numPr>
          <w:ilvl w:val="0"/>
          <w:numId w:val="20"/>
        </w:numPr>
      </w:pPr>
      <w:r>
        <w:t>Practice what you are going to say.</w:t>
      </w:r>
    </w:p>
    <w:p w14:paraId="3DEA4951" w14:textId="3E184CE9" w:rsidR="006256BE" w:rsidRDefault="006256BE" w:rsidP="002A25EB">
      <w:pPr>
        <w:pStyle w:val="ListParagraph"/>
        <w:numPr>
          <w:ilvl w:val="0"/>
          <w:numId w:val="20"/>
        </w:numPr>
      </w:pPr>
      <w:r>
        <w:t>Do</w:t>
      </w:r>
      <w:r w:rsidR="00290AB6">
        <w:t xml:space="preserve"> </w:t>
      </w:r>
      <w:r>
        <w:t>n</w:t>
      </w:r>
      <w:r w:rsidR="00290AB6">
        <w:t>o</w:t>
      </w:r>
      <w:r>
        <w:t>t use crutch words, such as “um” and “like.”</w:t>
      </w:r>
    </w:p>
    <w:p w14:paraId="20C97136" w14:textId="1F61606C" w:rsidR="006256BE" w:rsidRDefault="006256BE" w:rsidP="002A25EB">
      <w:pPr>
        <w:pStyle w:val="ListParagraph"/>
        <w:numPr>
          <w:ilvl w:val="0"/>
          <w:numId w:val="20"/>
        </w:numPr>
      </w:pPr>
      <w:r>
        <w:t>Speak quickly to avoid disagreements.</w:t>
      </w:r>
    </w:p>
    <w:p w14:paraId="325BD7B1" w14:textId="4D5993C9" w:rsidR="006256BE" w:rsidRDefault="00385E74" w:rsidP="002A25EB">
      <w:pPr>
        <w:pStyle w:val="ListParagraph"/>
        <w:numPr>
          <w:ilvl w:val="0"/>
          <w:numId w:val="20"/>
        </w:numPr>
      </w:pPr>
      <w:r>
        <w:t>After</w:t>
      </w:r>
      <w:r w:rsidR="006256BE">
        <w:t xml:space="preserve"> asking a question, wait for a response.</w:t>
      </w:r>
    </w:p>
    <w:p w14:paraId="6D6430DD" w14:textId="77777777" w:rsidR="006256BE" w:rsidRDefault="006256BE" w:rsidP="006256BE"/>
    <w:p w14:paraId="789C4BB2" w14:textId="4F3E6F3A" w:rsidR="006256BE" w:rsidRDefault="006256BE" w:rsidP="006256BE">
      <w:pPr>
        <w:pStyle w:val="ListParagraph"/>
        <w:numPr>
          <w:ilvl w:val="0"/>
          <w:numId w:val="2"/>
        </w:numPr>
      </w:pPr>
      <w:r>
        <w:t xml:space="preserve">What is an “elevator pitch?” </w:t>
      </w:r>
      <w:r w:rsidR="00166DEC">
        <w:t>(Select one.)</w:t>
      </w:r>
    </w:p>
    <w:p w14:paraId="5FFDE930" w14:textId="7491825D" w:rsidR="006256BE" w:rsidRDefault="006256BE" w:rsidP="006256BE">
      <w:pPr>
        <w:pStyle w:val="ListParagraph"/>
        <w:numPr>
          <w:ilvl w:val="0"/>
          <w:numId w:val="21"/>
        </w:numPr>
      </w:pPr>
      <w:r>
        <w:t xml:space="preserve">Cornering someone in an elevator to </w:t>
      </w:r>
      <w:r w:rsidR="00385E74">
        <w:t>reach an agreement.</w:t>
      </w:r>
    </w:p>
    <w:p w14:paraId="5F7BCBB7" w14:textId="6C4F912B" w:rsidR="006256BE" w:rsidRDefault="006256BE" w:rsidP="006256BE">
      <w:pPr>
        <w:pStyle w:val="ListParagraph"/>
        <w:numPr>
          <w:ilvl w:val="0"/>
          <w:numId w:val="21"/>
        </w:numPr>
      </w:pPr>
      <w:r>
        <w:t xml:space="preserve">Practicing a speech in an elevator so </w:t>
      </w:r>
      <w:r w:rsidR="00385E74">
        <w:t xml:space="preserve">you can </w:t>
      </w:r>
      <w:r>
        <w:t>speak quickly.</w:t>
      </w:r>
    </w:p>
    <w:p w14:paraId="1DB72C7C" w14:textId="7800CAC4" w:rsidR="006256BE" w:rsidRDefault="006256BE" w:rsidP="006256BE">
      <w:pPr>
        <w:pStyle w:val="ListParagraph"/>
        <w:numPr>
          <w:ilvl w:val="0"/>
          <w:numId w:val="21"/>
        </w:numPr>
      </w:pPr>
      <w:r>
        <w:t>Describing your goal or idea clearly in only 30 seconds.</w:t>
      </w:r>
    </w:p>
    <w:p w14:paraId="46DA2A6C" w14:textId="0C8B3C69" w:rsidR="006256BE" w:rsidRDefault="006256BE" w:rsidP="006256BE">
      <w:pPr>
        <w:pStyle w:val="ListParagraph"/>
        <w:numPr>
          <w:ilvl w:val="0"/>
          <w:numId w:val="21"/>
        </w:numPr>
      </w:pPr>
      <w:r>
        <w:t>Introducing yourself to everyone in the elevator.</w:t>
      </w:r>
    </w:p>
    <w:p w14:paraId="1037A847" w14:textId="77777777" w:rsidR="006256BE" w:rsidRDefault="006256BE" w:rsidP="006256BE"/>
    <w:p w14:paraId="0F5A8BB5" w14:textId="32D3E99F" w:rsidR="006256BE" w:rsidRDefault="00166DEC" w:rsidP="006256BE">
      <w:pPr>
        <w:pStyle w:val="ListParagraph"/>
        <w:numPr>
          <w:ilvl w:val="0"/>
          <w:numId w:val="2"/>
        </w:numPr>
      </w:pPr>
      <w:r>
        <w:t>Define the leadership skill called “integrity.” (Select one.)</w:t>
      </w:r>
    </w:p>
    <w:p w14:paraId="03E250C2" w14:textId="77777777" w:rsidR="00D53E00" w:rsidRDefault="00D53E00" w:rsidP="00D53E00">
      <w:pPr>
        <w:pStyle w:val="ListParagraph"/>
        <w:numPr>
          <w:ilvl w:val="0"/>
          <w:numId w:val="22"/>
        </w:numPr>
      </w:pPr>
      <w:r>
        <w:t>Being open to change, feedback, and criticism.</w:t>
      </w:r>
    </w:p>
    <w:p w14:paraId="67169BCC" w14:textId="129BD1DE" w:rsidR="00166DEC" w:rsidRDefault="00166DEC" w:rsidP="00166DEC">
      <w:pPr>
        <w:pStyle w:val="ListParagraph"/>
        <w:numPr>
          <w:ilvl w:val="0"/>
          <w:numId w:val="22"/>
        </w:numPr>
      </w:pPr>
      <w:r>
        <w:t>Having a solid set of values and standing by them, even when no one is watching.</w:t>
      </w:r>
    </w:p>
    <w:p w14:paraId="154E6720" w14:textId="5B18FBAA" w:rsidR="00166DEC" w:rsidRDefault="00166DEC" w:rsidP="00166DEC">
      <w:pPr>
        <w:pStyle w:val="ListParagraph"/>
        <w:numPr>
          <w:ilvl w:val="0"/>
          <w:numId w:val="22"/>
        </w:numPr>
      </w:pPr>
      <w:r>
        <w:t>Collaborating with and supporting others.</w:t>
      </w:r>
    </w:p>
    <w:p w14:paraId="68AC5274" w14:textId="3332DC56" w:rsidR="00166DEC" w:rsidRDefault="00166DEC" w:rsidP="00166DEC">
      <w:pPr>
        <w:pStyle w:val="ListParagraph"/>
        <w:numPr>
          <w:ilvl w:val="0"/>
          <w:numId w:val="22"/>
        </w:numPr>
      </w:pPr>
      <w:r>
        <w:t>Assessing and improving your abilities and recognizing your strengths, weaknesses.</w:t>
      </w:r>
    </w:p>
    <w:p w14:paraId="289BBEC2" w14:textId="77777777" w:rsidR="00166DEC" w:rsidRDefault="00166DEC" w:rsidP="00166DEC"/>
    <w:p w14:paraId="743F8C21" w14:textId="15EC1B47" w:rsidR="00166DEC" w:rsidRDefault="00166DEC" w:rsidP="006256BE">
      <w:pPr>
        <w:pStyle w:val="ListParagraph"/>
        <w:numPr>
          <w:ilvl w:val="0"/>
          <w:numId w:val="2"/>
        </w:numPr>
      </w:pPr>
      <w:r>
        <w:t>What is the purpose of the “</w:t>
      </w:r>
      <w:ins w:id="1" w:author="Winifred Clonts" w:date="2023-11-01T21:25:00Z">
        <w:r w:rsidR="009E1BCA">
          <w:t>M</w:t>
        </w:r>
      </w:ins>
      <w:del w:id="2" w:author="Winifred Clonts" w:date="2023-11-01T21:25:00Z">
        <w:r w:rsidDel="009E1BCA">
          <w:delText>m</w:delText>
        </w:r>
      </w:del>
      <w:r>
        <w:t xml:space="preserve">ind </w:t>
      </w:r>
      <w:ins w:id="3" w:author="Winifred Clonts" w:date="2023-11-01T21:25:00Z">
        <w:r w:rsidR="009E1BCA">
          <w:t>Road</w:t>
        </w:r>
      </w:ins>
      <w:r>
        <w:t>map” represented by the three-legged</w:t>
      </w:r>
      <w:r w:rsidR="00235CF3">
        <w:t xml:space="preserve"> stool</w:t>
      </w:r>
      <w:r>
        <w:t xml:space="preserve">? </w:t>
      </w:r>
    </w:p>
    <w:p w14:paraId="39A4C171" w14:textId="2E4B68F2" w:rsidR="006256BE" w:rsidRDefault="00166DEC" w:rsidP="00166DEC">
      <w:pPr>
        <w:pStyle w:val="ListParagraph"/>
        <w:numPr>
          <w:ilvl w:val="0"/>
          <w:numId w:val="23"/>
        </w:numPr>
      </w:pPr>
      <w:r>
        <w:t>To find the right college.</w:t>
      </w:r>
    </w:p>
    <w:p w14:paraId="7E9D1A55" w14:textId="5DB9E69A" w:rsidR="00166DEC" w:rsidRDefault="00166DEC" w:rsidP="00166DEC">
      <w:pPr>
        <w:pStyle w:val="ListParagraph"/>
        <w:numPr>
          <w:ilvl w:val="0"/>
          <w:numId w:val="23"/>
        </w:numPr>
      </w:pPr>
      <w:r>
        <w:t>To get organized</w:t>
      </w:r>
      <w:r w:rsidR="00397AC8">
        <w:t xml:space="preserve"> and become productive.</w:t>
      </w:r>
    </w:p>
    <w:p w14:paraId="00F7A550" w14:textId="77777777" w:rsidR="00D53E00" w:rsidRDefault="00D53E00" w:rsidP="00D53E00">
      <w:pPr>
        <w:pStyle w:val="ListParagraph"/>
        <w:numPr>
          <w:ilvl w:val="0"/>
          <w:numId w:val="23"/>
        </w:numPr>
      </w:pPr>
      <w:r>
        <w:t>To set goals and achieve them.</w:t>
      </w:r>
    </w:p>
    <w:p w14:paraId="4073AE4A" w14:textId="33439F85" w:rsidR="00397AC8" w:rsidRDefault="00397AC8" w:rsidP="00166DEC">
      <w:pPr>
        <w:pStyle w:val="ListParagraph"/>
        <w:numPr>
          <w:ilvl w:val="0"/>
          <w:numId w:val="23"/>
        </w:numPr>
      </w:pPr>
      <w:r>
        <w:t xml:space="preserve">To add to </w:t>
      </w:r>
      <w:r w:rsidR="00385E74">
        <w:t>your</w:t>
      </w:r>
      <w:r>
        <w:t xml:space="preserve"> Mental Balance Sheet.</w:t>
      </w:r>
    </w:p>
    <w:p w14:paraId="3EF01F05" w14:textId="39738E1C" w:rsidR="00166DEC" w:rsidRDefault="00166DEC" w:rsidP="00166DEC"/>
    <w:p w14:paraId="295EA0B9" w14:textId="77777777" w:rsidR="00166DEC" w:rsidRDefault="00166DEC" w:rsidP="00166DEC"/>
    <w:sectPr w:rsidR="00166D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03A5C"/>
    <w:multiLevelType w:val="hybridMultilevel"/>
    <w:tmpl w:val="E9865440"/>
    <w:lvl w:ilvl="0" w:tplc="7B4A21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D81CBC"/>
    <w:multiLevelType w:val="hybridMultilevel"/>
    <w:tmpl w:val="B4AA905E"/>
    <w:lvl w:ilvl="0" w:tplc="E60861B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76FDD"/>
    <w:multiLevelType w:val="hybridMultilevel"/>
    <w:tmpl w:val="88FA7E3A"/>
    <w:lvl w:ilvl="0" w:tplc="DFB853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643ECE"/>
    <w:multiLevelType w:val="hybridMultilevel"/>
    <w:tmpl w:val="D6B6BF8C"/>
    <w:lvl w:ilvl="0" w:tplc="4954A2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7C4CDE"/>
    <w:multiLevelType w:val="hybridMultilevel"/>
    <w:tmpl w:val="1FB81D62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746752"/>
    <w:multiLevelType w:val="hybridMultilevel"/>
    <w:tmpl w:val="76D074A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3993B11"/>
    <w:multiLevelType w:val="hybridMultilevel"/>
    <w:tmpl w:val="E156552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48472BE"/>
    <w:multiLevelType w:val="hybridMultilevel"/>
    <w:tmpl w:val="4D7843C6"/>
    <w:lvl w:ilvl="0" w:tplc="F87671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AA7639"/>
    <w:multiLevelType w:val="hybridMultilevel"/>
    <w:tmpl w:val="428C6FBC"/>
    <w:lvl w:ilvl="0" w:tplc="3BA455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E15758"/>
    <w:multiLevelType w:val="hybridMultilevel"/>
    <w:tmpl w:val="9C20E362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07E70CB"/>
    <w:multiLevelType w:val="hybridMultilevel"/>
    <w:tmpl w:val="1056224A"/>
    <w:lvl w:ilvl="0" w:tplc="AE0452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3B132CD"/>
    <w:multiLevelType w:val="hybridMultilevel"/>
    <w:tmpl w:val="683C3318"/>
    <w:lvl w:ilvl="0" w:tplc="51C209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28E5F4E"/>
    <w:multiLevelType w:val="hybridMultilevel"/>
    <w:tmpl w:val="7C1CA440"/>
    <w:lvl w:ilvl="0" w:tplc="96A48F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E43E6A"/>
    <w:multiLevelType w:val="hybridMultilevel"/>
    <w:tmpl w:val="A9383BC2"/>
    <w:lvl w:ilvl="0" w:tplc="CE6212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3192890"/>
    <w:multiLevelType w:val="hybridMultilevel"/>
    <w:tmpl w:val="3C70106E"/>
    <w:lvl w:ilvl="0" w:tplc="E4342B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39C5226"/>
    <w:multiLevelType w:val="hybridMultilevel"/>
    <w:tmpl w:val="D338AF5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5CE0237"/>
    <w:multiLevelType w:val="hybridMultilevel"/>
    <w:tmpl w:val="2DFC81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242C7C"/>
    <w:multiLevelType w:val="hybridMultilevel"/>
    <w:tmpl w:val="2AC05B9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9DE67CF"/>
    <w:multiLevelType w:val="hybridMultilevel"/>
    <w:tmpl w:val="7BD04A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391698"/>
    <w:multiLevelType w:val="hybridMultilevel"/>
    <w:tmpl w:val="59BAA7F2"/>
    <w:lvl w:ilvl="0" w:tplc="4C4218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4752646"/>
    <w:multiLevelType w:val="hybridMultilevel"/>
    <w:tmpl w:val="417A3E0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2B7A43"/>
    <w:multiLevelType w:val="hybridMultilevel"/>
    <w:tmpl w:val="929033BE"/>
    <w:lvl w:ilvl="0" w:tplc="D512AD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F8051A5"/>
    <w:multiLevelType w:val="hybridMultilevel"/>
    <w:tmpl w:val="1C146EF2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FCF199B"/>
    <w:multiLevelType w:val="hybridMultilevel"/>
    <w:tmpl w:val="339665BC"/>
    <w:lvl w:ilvl="0" w:tplc="399A197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44876421">
    <w:abstractNumId w:val="18"/>
  </w:num>
  <w:num w:numId="2" w16cid:durableId="1142579697">
    <w:abstractNumId w:val="1"/>
  </w:num>
  <w:num w:numId="3" w16cid:durableId="1497189858">
    <w:abstractNumId w:val="16"/>
  </w:num>
  <w:num w:numId="4" w16cid:durableId="1146816628">
    <w:abstractNumId w:val="6"/>
  </w:num>
  <w:num w:numId="5" w16cid:durableId="466321113">
    <w:abstractNumId w:val="3"/>
  </w:num>
  <w:num w:numId="6" w16cid:durableId="1094086563">
    <w:abstractNumId w:val="8"/>
  </w:num>
  <w:num w:numId="7" w16cid:durableId="1291326231">
    <w:abstractNumId w:val="23"/>
  </w:num>
  <w:num w:numId="8" w16cid:durableId="2001808399">
    <w:abstractNumId w:val="21"/>
  </w:num>
  <w:num w:numId="9" w16cid:durableId="2033608176">
    <w:abstractNumId w:val="2"/>
  </w:num>
  <w:num w:numId="10" w16cid:durableId="796293183">
    <w:abstractNumId w:val="10"/>
  </w:num>
  <w:num w:numId="11" w16cid:durableId="1469783281">
    <w:abstractNumId w:val="7"/>
  </w:num>
  <w:num w:numId="12" w16cid:durableId="376899201">
    <w:abstractNumId w:val="11"/>
  </w:num>
  <w:num w:numId="13" w16cid:durableId="780075792">
    <w:abstractNumId w:val="0"/>
  </w:num>
  <w:num w:numId="14" w16cid:durableId="1138106410">
    <w:abstractNumId w:val="19"/>
  </w:num>
  <w:num w:numId="15" w16cid:durableId="1994218401">
    <w:abstractNumId w:val="14"/>
  </w:num>
  <w:num w:numId="16" w16cid:durableId="675885427">
    <w:abstractNumId w:val="9"/>
  </w:num>
  <w:num w:numId="17" w16cid:durableId="761536435">
    <w:abstractNumId w:val="5"/>
  </w:num>
  <w:num w:numId="18" w16cid:durableId="206645947">
    <w:abstractNumId w:val="4"/>
  </w:num>
  <w:num w:numId="19" w16cid:durableId="2118399953">
    <w:abstractNumId w:val="22"/>
  </w:num>
  <w:num w:numId="20" w16cid:durableId="231887647">
    <w:abstractNumId w:val="20"/>
  </w:num>
  <w:num w:numId="21" w16cid:durableId="1140810275">
    <w:abstractNumId w:val="17"/>
  </w:num>
  <w:num w:numId="22" w16cid:durableId="861817699">
    <w:abstractNumId w:val="15"/>
  </w:num>
  <w:num w:numId="23" w16cid:durableId="1435589049">
    <w:abstractNumId w:val="13"/>
  </w:num>
  <w:num w:numId="24" w16cid:durableId="2143844381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Winifred Clonts">
    <w15:presenceInfo w15:providerId="Windows Live" w15:userId="d3ba9f097da75ba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BD7"/>
    <w:rsid w:val="000654BD"/>
    <w:rsid w:val="00166DEC"/>
    <w:rsid w:val="00234A66"/>
    <w:rsid w:val="00235CF3"/>
    <w:rsid w:val="00290AB6"/>
    <w:rsid w:val="002A25EB"/>
    <w:rsid w:val="00316A16"/>
    <w:rsid w:val="003562CB"/>
    <w:rsid w:val="00357BD7"/>
    <w:rsid w:val="00385E74"/>
    <w:rsid w:val="00397AC8"/>
    <w:rsid w:val="00443D67"/>
    <w:rsid w:val="005926C2"/>
    <w:rsid w:val="005E53B3"/>
    <w:rsid w:val="005F368C"/>
    <w:rsid w:val="006256BE"/>
    <w:rsid w:val="00657BFC"/>
    <w:rsid w:val="00676B6D"/>
    <w:rsid w:val="00680A8D"/>
    <w:rsid w:val="006F5E78"/>
    <w:rsid w:val="00783E35"/>
    <w:rsid w:val="007C0909"/>
    <w:rsid w:val="00825052"/>
    <w:rsid w:val="00924B12"/>
    <w:rsid w:val="009E1BCA"/>
    <w:rsid w:val="009F4983"/>
    <w:rsid w:val="00A37F05"/>
    <w:rsid w:val="00A64952"/>
    <w:rsid w:val="00AA2D08"/>
    <w:rsid w:val="00AB463F"/>
    <w:rsid w:val="00B03ECB"/>
    <w:rsid w:val="00B175E0"/>
    <w:rsid w:val="00BB3AC3"/>
    <w:rsid w:val="00C43C1E"/>
    <w:rsid w:val="00CF1404"/>
    <w:rsid w:val="00D26219"/>
    <w:rsid w:val="00D53E00"/>
    <w:rsid w:val="00D61991"/>
    <w:rsid w:val="00DD394E"/>
    <w:rsid w:val="00E27315"/>
    <w:rsid w:val="00E72282"/>
    <w:rsid w:val="00E911C3"/>
    <w:rsid w:val="00EA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95E8F0"/>
  <w15:chartTrackingRefBased/>
  <w15:docId w15:val="{F19EA13C-5964-441B-BE90-C2B10451E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6A16"/>
  </w:style>
  <w:style w:type="paragraph" w:styleId="Heading1">
    <w:name w:val="heading 1"/>
    <w:basedOn w:val="Normal"/>
    <w:next w:val="Normal"/>
    <w:link w:val="Heading1Char"/>
    <w:uiPriority w:val="9"/>
    <w:qFormat/>
    <w:rsid w:val="00316A16"/>
    <w:pPr>
      <w:keepNext/>
      <w:keepLines/>
      <w:spacing w:before="240" w:after="0" w:line="360" w:lineRule="auto"/>
      <w:outlineLvl w:val="0"/>
    </w:pPr>
    <w:rPr>
      <w:rFonts w:asciiTheme="majorHAnsi" w:eastAsiaTheme="majorEastAsia" w:hAnsiTheme="majorHAnsi" w:cstheme="majorBidi"/>
      <w:b/>
      <w:color w:val="3C5C26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6A16"/>
    <w:pPr>
      <w:keepNext/>
      <w:keepLines/>
      <w:spacing w:before="280" w:after="240" w:line="360" w:lineRule="auto"/>
      <w:outlineLvl w:val="1"/>
    </w:pPr>
    <w:rPr>
      <w:rFonts w:asciiTheme="majorHAnsi" w:eastAsiaTheme="majorEastAsia" w:hAnsiTheme="majorHAnsi" w:cstheme="majorBidi"/>
      <w:b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6A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3C5C26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16A16"/>
    <w:pPr>
      <w:spacing w:after="0" w:line="240" w:lineRule="auto"/>
      <w:contextualSpacing/>
    </w:pPr>
    <w:rPr>
      <w:rFonts w:ascii="Calibri" w:eastAsiaTheme="majorEastAsia" w:hAnsi="Calibri" w:cstheme="majorBidi"/>
      <w:b/>
      <w:color w:val="3C5C26"/>
      <w:spacing w:val="-10"/>
      <w:kern w:val="28"/>
      <w:sz w:val="7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16A16"/>
    <w:rPr>
      <w:rFonts w:ascii="Calibri" w:eastAsiaTheme="majorEastAsia" w:hAnsi="Calibri" w:cstheme="majorBidi"/>
      <w:b/>
      <w:color w:val="3C5C26"/>
      <w:spacing w:val="-10"/>
      <w:kern w:val="28"/>
      <w:sz w:val="72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6A16"/>
    <w:pPr>
      <w:numPr>
        <w:ilvl w:val="1"/>
      </w:numPr>
    </w:pPr>
    <w:rPr>
      <w:rFonts w:ascii="Calibri Light" w:eastAsiaTheme="minorEastAsia" w:hAnsi="Calibri Light"/>
      <w:b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16A16"/>
    <w:rPr>
      <w:rFonts w:ascii="Calibri Light" w:eastAsiaTheme="minorEastAsia" w:hAnsi="Calibri Light"/>
      <w:b/>
      <w:color w:val="5A5A5A" w:themeColor="text1" w:themeTint="A5"/>
      <w:spacing w:val="15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316A16"/>
    <w:rPr>
      <w:rFonts w:asciiTheme="majorHAnsi" w:eastAsiaTheme="majorEastAsia" w:hAnsiTheme="majorHAnsi" w:cstheme="majorBidi"/>
      <w:b/>
      <w:color w:val="3C5C26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16A16"/>
    <w:rPr>
      <w:rFonts w:asciiTheme="majorHAnsi" w:eastAsiaTheme="majorEastAsia" w:hAnsiTheme="majorHAnsi" w:cstheme="majorBidi"/>
      <w:b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16A16"/>
    <w:rPr>
      <w:rFonts w:asciiTheme="majorHAnsi" w:eastAsiaTheme="majorEastAsia" w:hAnsiTheme="majorHAnsi" w:cstheme="majorBidi"/>
      <w:b/>
      <w:color w:val="3C5C26"/>
      <w:sz w:val="24"/>
      <w:szCs w:val="24"/>
    </w:rPr>
  </w:style>
  <w:style w:type="paragraph" w:styleId="ListParagraph">
    <w:name w:val="List Paragraph"/>
    <w:basedOn w:val="Normal"/>
    <w:uiPriority w:val="34"/>
    <w:qFormat/>
    <w:rsid w:val="00357BD7"/>
    <w:pPr>
      <w:ind w:left="720"/>
      <w:contextualSpacing/>
    </w:pPr>
  </w:style>
  <w:style w:type="paragraph" w:styleId="Revision">
    <w:name w:val="Revision"/>
    <w:hidden/>
    <w:uiPriority w:val="99"/>
    <w:semiHidden/>
    <w:rsid w:val="009E1B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942</Words>
  <Characters>4618</Characters>
  <Application>Microsoft Office Word</Application>
  <DocSecurity>0</DocSecurity>
  <Lines>126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Winifred Clonts</dc:creator>
  <cp:keywords/>
  <dc:description/>
  <cp:lastModifiedBy>Winifred Clonts</cp:lastModifiedBy>
  <cp:revision>18</cp:revision>
  <dcterms:created xsi:type="dcterms:W3CDTF">2023-10-12T13:46:00Z</dcterms:created>
  <dcterms:modified xsi:type="dcterms:W3CDTF">2023-11-02T02:27:00Z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55f3f593-f873-4968-b66d-d190b25aaa4e</vt:lpwstr>
  </property>
</Properties>
</file>